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34D" w:rsidRDefault="00CC6EDD">
      <w:pPr>
        <w:pStyle w:val="a0"/>
        <w:spacing w:after="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B9658D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89234D" w:rsidRDefault="00CC6EDD">
      <w:pPr>
        <w:adjustRightInd w:val="0"/>
        <w:snapToGrid w:val="0"/>
        <w:spacing w:line="560" w:lineRule="exact"/>
        <w:jc w:val="center"/>
        <w:rPr>
          <w:rFonts w:ascii="仿宋" w:eastAsia="仿宋" w:hAnsi="仿宋" w:cs="Times New Roman"/>
          <w:b/>
          <w:sz w:val="32"/>
          <w:szCs w:val="32"/>
          <w:shd w:val="clear" w:color="auto" w:fill="FFFFFF"/>
        </w:rPr>
      </w:pPr>
      <w:r>
        <w:rPr>
          <w:rFonts w:ascii="仿宋" w:eastAsia="仿宋" w:hAnsi="仿宋" w:cs="Times New Roman" w:hint="eastAsia"/>
          <w:b/>
          <w:sz w:val="32"/>
          <w:szCs w:val="32"/>
          <w:shd w:val="clear" w:color="auto" w:fill="FFFFFF"/>
        </w:rPr>
        <w:t>中南</w:t>
      </w:r>
      <w:proofErr w:type="gramStart"/>
      <w:r>
        <w:rPr>
          <w:rFonts w:ascii="仿宋" w:eastAsia="仿宋" w:hAnsi="仿宋" w:cs="Times New Roman" w:hint="eastAsia"/>
          <w:b/>
          <w:sz w:val="32"/>
          <w:szCs w:val="32"/>
          <w:shd w:val="clear" w:color="auto" w:fill="FFFFFF"/>
        </w:rPr>
        <w:t>财经政法</w:t>
      </w:r>
      <w:proofErr w:type="gramEnd"/>
      <w:r>
        <w:rPr>
          <w:rFonts w:ascii="仿宋" w:eastAsia="仿宋" w:hAnsi="仿宋" w:cs="Times New Roman" w:hint="eastAsia"/>
          <w:b/>
          <w:sz w:val="32"/>
          <w:szCs w:val="32"/>
          <w:shd w:val="clear" w:color="auto" w:fill="FFFFFF"/>
        </w:rPr>
        <w:t>大学高考小语种学生</w:t>
      </w:r>
    </w:p>
    <w:p w:rsidR="0089234D" w:rsidRDefault="00CC6EDD">
      <w:pPr>
        <w:adjustRightInd w:val="0"/>
        <w:snapToGrid w:val="0"/>
        <w:spacing w:line="560" w:lineRule="exact"/>
        <w:jc w:val="center"/>
        <w:rPr>
          <w:rFonts w:ascii="仿宋" w:eastAsia="仿宋" w:hAnsi="仿宋" w:cs="Times New Roman"/>
          <w:b/>
          <w:sz w:val="32"/>
          <w:szCs w:val="32"/>
          <w:shd w:val="clear" w:color="auto" w:fill="FFFFFF"/>
        </w:rPr>
      </w:pPr>
      <w:proofErr w:type="gramStart"/>
      <w:r>
        <w:rPr>
          <w:rFonts w:ascii="仿宋" w:eastAsia="仿宋" w:hAnsi="仿宋" w:cs="Times New Roman" w:hint="eastAsia"/>
          <w:b/>
          <w:sz w:val="32"/>
          <w:szCs w:val="32"/>
          <w:shd w:val="clear" w:color="auto" w:fill="FFFFFF"/>
        </w:rPr>
        <w:t>推免语言</w:t>
      </w:r>
      <w:proofErr w:type="gramEnd"/>
      <w:r>
        <w:rPr>
          <w:rFonts w:ascii="仿宋" w:eastAsia="仿宋" w:hAnsi="仿宋" w:cs="Times New Roman" w:hint="eastAsia"/>
          <w:b/>
          <w:sz w:val="32"/>
          <w:szCs w:val="32"/>
          <w:shd w:val="clear" w:color="auto" w:fill="FFFFFF"/>
        </w:rPr>
        <w:t>资格认定标准</w:t>
      </w:r>
    </w:p>
    <w:p w:rsidR="0089234D" w:rsidRDefault="00CC6EDD">
      <w:pPr>
        <w:pStyle w:val="a0"/>
        <w:spacing w:after="0"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zh-TW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外语语种为日语的学生，大学日语六级考试成绩≥60分，或大学日语四级考试成绩≥80分，或日语能力测试（JLPT）达到N2合格及以上水平。</w:t>
      </w:r>
    </w:p>
    <w:p w:rsidR="0089234D" w:rsidRDefault="00CC6EDD">
      <w:pPr>
        <w:pStyle w:val="a0"/>
        <w:spacing w:after="0"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zh-TW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外语语种为法语的学生，大学法语四级考试成绩≥80分，或法语TEF考试≥B2等级，或法语TCF考试≥B2等级，或法语DELF考试≥B2等级，或法语DALF考试（C1、C2）等级。</w:t>
      </w:r>
    </w:p>
    <w:p w:rsidR="0089234D" w:rsidRDefault="00CC6EDD">
      <w:pPr>
        <w:pStyle w:val="a0"/>
        <w:spacing w:after="0"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zh-TW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外语语种为俄语的学生，大学俄语六级考试成绩≥60分，或大学俄语四级考试成绩≥80分，或俄罗斯对外俄语考试≥436分。</w:t>
      </w:r>
    </w:p>
    <w:p w:rsidR="0089234D" w:rsidRDefault="00CC6EDD">
      <w:pPr>
        <w:pStyle w:val="a0"/>
        <w:spacing w:after="0"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zh-TW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外语语种为德语的学生，大学德语六级考试成绩≥60分，或大学德语四级考试成绩≥80分，或</w:t>
      </w:r>
      <w:proofErr w:type="spellStart"/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TestDAF</w:t>
      </w:r>
      <w:proofErr w:type="spellEnd"/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（德福考试）≥16分,或歌德语言中级证书（GOETHE-ZERTIFIKAT B2）≥B2等级</w:t>
      </w:r>
    </w:p>
    <w:p w:rsidR="0089234D" w:rsidRDefault="00CC6EDD">
      <w:pPr>
        <w:pStyle w:val="a0"/>
        <w:spacing w:after="0" w:line="360" w:lineRule="auto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zh-TW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外语语种为西班牙语的学生，西班牙语等级考试（DELE）≥B2等级，或SIELE考试中阅读、听力、写作、口语四项等级均≥B2等级。</w:t>
      </w:r>
    </w:p>
    <w:p w:rsidR="0089234D" w:rsidRDefault="0089234D">
      <w:pPr>
        <w:rPr>
          <w:ins w:id="0" w:author="LMN" w:date="2023-12-24T22:04:00Z"/>
        </w:rPr>
      </w:pPr>
    </w:p>
    <w:p w:rsidR="0089234D" w:rsidRDefault="00CC6EDD">
      <w:pPr>
        <w:rPr>
          <w:rFonts w:ascii="仿宋" w:eastAsia="仿宋" w:hAnsi="仿宋" w:cs="仿宋"/>
          <w:kern w:val="0"/>
          <w:sz w:val="32"/>
          <w:szCs w:val="32"/>
          <w:lang w:bidi="zh-TW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说明：日语能力测试（JLPT）达到N2合格即说明总分大于等于</w:t>
      </w:r>
      <w:r>
        <w:rPr>
          <w:rFonts w:ascii="仿宋" w:eastAsia="仿宋" w:hAnsi="仿宋" w:cs="仿宋"/>
          <w:kern w:val="0"/>
          <w:sz w:val="32"/>
          <w:szCs w:val="32"/>
          <w:lang w:bidi="zh-TW"/>
        </w:rPr>
        <w:t>90分，且各单项不低于19分</w:t>
      </w:r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。不需要列出</w:t>
      </w:r>
      <w:r w:rsidR="00717D29"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具体</w:t>
      </w:r>
      <w:bookmarkStart w:id="1" w:name="_GoBack"/>
      <w:bookmarkEnd w:id="1"/>
      <w:r>
        <w:rPr>
          <w:rFonts w:ascii="仿宋" w:eastAsia="仿宋" w:hAnsi="仿宋" w:cs="仿宋" w:hint="eastAsia"/>
          <w:kern w:val="0"/>
          <w:sz w:val="32"/>
          <w:szCs w:val="32"/>
          <w:lang w:bidi="zh-TW"/>
        </w:rPr>
        <w:t>得分要求。</w:t>
      </w:r>
    </w:p>
    <w:sectPr w:rsidR="0089234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B58" w:rsidRDefault="00F05B58">
      <w:r>
        <w:separator/>
      </w:r>
    </w:p>
  </w:endnote>
  <w:endnote w:type="continuationSeparator" w:id="0">
    <w:p w:rsidR="00F05B58" w:rsidRDefault="00F0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4D" w:rsidRDefault="00CC6EDD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9234D" w:rsidRDefault="00CC6EDD">
                          <w:pPr>
                            <w:pStyle w:val="a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9234D" w:rsidRDefault="00CC6EDD">
                    <w:pPr>
                      <w:pStyle w:val="a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B58" w:rsidRDefault="00F05B58">
      <w:r>
        <w:separator/>
      </w:r>
    </w:p>
  </w:footnote>
  <w:footnote w:type="continuationSeparator" w:id="0">
    <w:p w:rsidR="00F05B58" w:rsidRDefault="00F05B5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MN">
    <w15:presenceInfo w15:providerId="None" w15:userId="LM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I0ZGYyYmM3Yzc3YzI4ZTU4ODY2OGU1YzVjYTQxY2UifQ=="/>
  </w:docVars>
  <w:rsids>
    <w:rsidRoot w:val="359916F8"/>
    <w:rsid w:val="00142E65"/>
    <w:rsid w:val="001B1FF7"/>
    <w:rsid w:val="00266363"/>
    <w:rsid w:val="00310AED"/>
    <w:rsid w:val="00717D29"/>
    <w:rsid w:val="0089234D"/>
    <w:rsid w:val="00982794"/>
    <w:rsid w:val="00B9658D"/>
    <w:rsid w:val="00BA27B1"/>
    <w:rsid w:val="00CC6EDD"/>
    <w:rsid w:val="00F0262D"/>
    <w:rsid w:val="00F05B58"/>
    <w:rsid w:val="00F12159"/>
    <w:rsid w:val="00F52656"/>
    <w:rsid w:val="08E226E0"/>
    <w:rsid w:val="15E332E8"/>
    <w:rsid w:val="1993778E"/>
    <w:rsid w:val="359916F8"/>
    <w:rsid w:val="5C46713F"/>
    <w:rsid w:val="5E534CE3"/>
    <w:rsid w:val="653E4426"/>
    <w:rsid w:val="6ADA1F03"/>
    <w:rsid w:val="70AA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5C765C"/>
  <w15:docId w15:val="{0885A436-BFD4-4244-883E-8A2B32F8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4">
    <w:name w:val="annotation text"/>
    <w:basedOn w:val="a"/>
    <w:link w:val="a5"/>
    <w:pPr>
      <w:jc w:val="left"/>
    </w:p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4"/>
    <w:next w:val="a4"/>
    <w:link w:val="ab"/>
    <w:qFormat/>
    <w:rPr>
      <w:b/>
      <w:bCs/>
    </w:rPr>
  </w:style>
  <w:style w:type="character" w:styleId="ac">
    <w:name w:val="annotation reference"/>
    <w:basedOn w:val="a1"/>
    <w:qFormat/>
    <w:rPr>
      <w:sz w:val="21"/>
      <w:szCs w:val="21"/>
    </w:rPr>
  </w:style>
  <w:style w:type="paragraph" w:customStyle="1" w:styleId="1">
    <w:name w:val="修订1"/>
    <w:hidden/>
    <w:uiPriority w:val="99"/>
    <w:unhideWhenUsed/>
    <w:qFormat/>
    <w:rPr>
      <w:kern w:val="2"/>
      <w:sz w:val="21"/>
      <w:szCs w:val="24"/>
    </w:rPr>
  </w:style>
  <w:style w:type="character" w:customStyle="1" w:styleId="a5">
    <w:name w:val="批注文字 字符"/>
    <w:basedOn w:val="a1"/>
    <w:link w:val="a4"/>
    <w:qFormat/>
    <w:rPr>
      <w:kern w:val="2"/>
      <w:sz w:val="21"/>
      <w:szCs w:val="24"/>
    </w:rPr>
  </w:style>
  <w:style w:type="character" w:customStyle="1" w:styleId="ab">
    <w:name w:val="批注主题 字符"/>
    <w:basedOn w:val="a5"/>
    <w:link w:val="aa"/>
    <w:qFormat/>
    <w:rPr>
      <w:b/>
      <w:bCs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王运达</dc:creator>
  <cp:lastModifiedBy>王运达</cp:lastModifiedBy>
  <cp:revision>7</cp:revision>
  <dcterms:created xsi:type="dcterms:W3CDTF">2023-12-20T13:12:00Z</dcterms:created>
  <dcterms:modified xsi:type="dcterms:W3CDTF">2024-08-17T01:40:00Z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A6162245FA4A48E6A3392A9499337B76_13</vt:lpwstr>
  </property>
</Properties>
</file>